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08" w:rsidRDefault="00FF2A08">
      <w:r>
        <w:rPr>
          <w:noProof/>
        </w:rPr>
        <w:drawing>
          <wp:inline distT="0" distB="0" distL="0" distR="0">
            <wp:extent cx="1832450" cy="800100"/>
            <wp:effectExtent l="0" t="0" r="0" b="0"/>
            <wp:docPr id="1" name="圖片 1" descr="台灣新生報-文章列表｜元氣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台灣新生報-文章列表｜元氣網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86" cy="80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A08" w:rsidRPr="00FF2A08" w:rsidRDefault="00FF2A08" w:rsidP="00FF2A08"/>
    <w:p w:rsidR="00FF2A08" w:rsidRPr="00FF2A08" w:rsidRDefault="00FF2A08" w:rsidP="00FF2A08"/>
    <w:p w:rsidR="00FF2A08" w:rsidRDefault="00FF2A08" w:rsidP="00FF2A08"/>
    <w:p w:rsidR="00FF2A08" w:rsidRPr="00FF2A08" w:rsidRDefault="00FF2A08" w:rsidP="00FF2A08">
      <w:pPr>
        <w:widowControl/>
        <w:rPr>
          <w:rFonts w:ascii="Microsoft YaHei" w:eastAsia="Microsoft YaHei" w:hAnsi="Microsoft YaHei" w:cs="新細明體"/>
          <w:color w:val="E61717"/>
          <w:kern w:val="0"/>
          <w:sz w:val="48"/>
          <w:szCs w:val="48"/>
        </w:rPr>
      </w:pPr>
      <w:r w:rsidRPr="00FF2A08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輔英科大攜手鳳山商工 跨校研發創新大躍進</w:t>
      </w:r>
    </w:p>
    <w:p w:rsidR="00FF2A08" w:rsidRPr="00FF2A08" w:rsidRDefault="00FF2A08" w:rsidP="00FF2A08">
      <w:pPr>
        <w:widowControl/>
        <w:rPr>
          <w:rFonts w:ascii="Helvetica" w:eastAsia="新細明體" w:hAnsi="Helvetica" w:cs="新細明體" w:hint="eastAsia"/>
          <w:color w:val="333333"/>
          <w:kern w:val="0"/>
          <w:szCs w:val="24"/>
        </w:rPr>
      </w:pPr>
      <w:r w:rsidRPr="00FF2A08">
        <w:rPr>
          <w:rFonts w:ascii="Helvetica" w:eastAsia="新細明體" w:hAnsi="Helvetica" w:cs="新細明體"/>
          <w:color w:val="333333"/>
          <w:kern w:val="0"/>
          <w:szCs w:val="24"/>
        </w:rPr>
        <w:t>【記者陳秋香、何弘斌</w:t>
      </w:r>
      <w:r w:rsidRPr="00FF2A08">
        <w:rPr>
          <w:rFonts w:ascii="Helvetica" w:eastAsia="新細明體" w:hAnsi="Helvetica" w:cs="新細明體"/>
          <w:color w:val="333333"/>
          <w:kern w:val="0"/>
          <w:szCs w:val="24"/>
        </w:rPr>
        <w:t>/</w:t>
      </w:r>
      <w:r w:rsidRPr="00FF2A08">
        <w:rPr>
          <w:rFonts w:ascii="Helvetica" w:eastAsia="新細明體" w:hAnsi="Helvetica" w:cs="新細明體"/>
          <w:color w:val="333333"/>
          <w:kern w:val="0"/>
          <w:szCs w:val="24"/>
        </w:rPr>
        <w:t>高雄報導】</w:t>
      </w:r>
      <w:r w:rsidRPr="00FF2A08">
        <w:rPr>
          <w:rFonts w:ascii="Helvetica" w:eastAsia="新細明體" w:hAnsi="Helvetica" w:cs="新細明體"/>
          <w:color w:val="333333"/>
          <w:kern w:val="0"/>
          <w:szCs w:val="24"/>
        </w:rPr>
        <w:t xml:space="preserve"> 2025/12/17</w:t>
      </w:r>
    </w:p>
    <w:p w:rsidR="00FF2A08" w:rsidRPr="00FF2A08" w:rsidRDefault="00FF2A08" w:rsidP="00FF2A08">
      <w:pPr>
        <w:widowControl/>
        <w:jc w:val="center"/>
        <w:rPr>
          <w:ins w:id="0" w:author="Unknown"/>
          <w:rFonts w:ascii="Helvetica" w:eastAsia="新細明體" w:hAnsi="Helvetica" w:cs="新細明體"/>
          <w:color w:val="333333"/>
          <w:kern w:val="0"/>
          <w:szCs w:val="24"/>
        </w:rPr>
      </w:pPr>
      <w:ins w:id="1" w:author="Unknown">
        <w:r w:rsidRPr="00FF2A08">
          <w:rPr>
            <w:rFonts w:ascii="Helvetica" w:eastAsia="新細明體" w:hAnsi="Helvetica" w:cs="新細明體"/>
            <w:color w:val="333333"/>
            <w:kern w:val="0"/>
            <w:szCs w:val="24"/>
          </w:rPr>
          <w:t>深入瞭解</w:t>
        </w:r>
      </w:ins>
    </w:p>
    <w:p w:rsidR="00FF2A08" w:rsidRPr="00FF2A08" w:rsidRDefault="00FF2A08" w:rsidP="00FF2A08">
      <w:pPr>
        <w:widowControl/>
        <w:jc w:val="center"/>
        <w:rPr>
          <w:ins w:id="2" w:author="Unknown"/>
          <w:rFonts w:ascii="Helvetica" w:eastAsia="新細明體" w:hAnsi="Helvetica" w:cs="新細明體"/>
          <w:color w:val="333333"/>
          <w:kern w:val="0"/>
          <w:szCs w:val="24"/>
        </w:rPr>
      </w:pPr>
      <w:ins w:id="3" w:author="Unknown">
        <w:r w:rsidRPr="00FF2A08">
          <w:rPr>
            <w:rFonts w:ascii="Helvetica" w:eastAsia="新細明體" w:hAnsi="Helvetica" w:cs="新細明體"/>
            <w:color w:val="333333"/>
            <w:kern w:val="0"/>
            <w:szCs w:val="24"/>
          </w:rPr>
          <w:t>鹿跑</w:t>
        </w:r>
      </w:ins>
    </w:p>
    <w:p w:rsidR="00FF2A08" w:rsidRPr="00FF2A08" w:rsidRDefault="00FF2A08" w:rsidP="00FF2A08">
      <w:pPr>
        <w:widowControl/>
        <w:jc w:val="center"/>
        <w:rPr>
          <w:ins w:id="4" w:author="Unknown"/>
          <w:rFonts w:ascii="Helvetica" w:eastAsia="新細明體" w:hAnsi="Helvetica" w:cs="新細明體"/>
          <w:color w:val="333333"/>
          <w:kern w:val="0"/>
          <w:szCs w:val="24"/>
        </w:rPr>
      </w:pPr>
      <w:ins w:id="5" w:author="Unknown">
        <w:r w:rsidRPr="00FF2A08">
          <w:rPr>
            <w:rFonts w:ascii="Helvetica" w:eastAsia="新細明體" w:hAnsi="Helvetica" w:cs="新細明體"/>
            <w:color w:val="333333"/>
            <w:kern w:val="0"/>
            <w:szCs w:val="24"/>
          </w:rPr>
          <w:t>報紙</w:t>
        </w:r>
      </w:ins>
    </w:p>
    <w:p w:rsidR="00FF2A08" w:rsidRPr="00FF2A08" w:rsidRDefault="00FF2A08" w:rsidP="00FF2A08">
      <w:pPr>
        <w:widowControl/>
        <w:jc w:val="center"/>
        <w:rPr>
          <w:ins w:id="6" w:author="Unknown"/>
          <w:rFonts w:ascii="Helvetica" w:eastAsia="新細明體" w:hAnsi="Helvetica" w:cs="新細明體"/>
          <w:color w:val="333333"/>
          <w:kern w:val="0"/>
          <w:szCs w:val="24"/>
        </w:rPr>
      </w:pPr>
      <w:ins w:id="7" w:author="Unknown">
        <w:r w:rsidRPr="00FF2A08">
          <w:rPr>
            <w:rFonts w:ascii="Helvetica" w:eastAsia="新細明體" w:hAnsi="Helvetica" w:cs="新細明體"/>
            <w:color w:val="333333"/>
            <w:kern w:val="0"/>
            <w:szCs w:val="24"/>
          </w:rPr>
          <w:t>科學</w:t>
        </w:r>
      </w:ins>
    </w:p>
    <w:p w:rsidR="00FF2A08" w:rsidRPr="00FF2A08" w:rsidRDefault="00FF2A08" w:rsidP="00FF2A08">
      <w:pPr>
        <w:widowControl/>
        <w:jc w:val="center"/>
        <w:rPr>
          <w:ins w:id="8" w:author="Unknown"/>
          <w:rFonts w:ascii="Helvetica" w:eastAsia="新細明體" w:hAnsi="Helvetica" w:cs="新細明體"/>
          <w:color w:val="333333"/>
          <w:kern w:val="0"/>
          <w:szCs w:val="24"/>
        </w:rPr>
      </w:pPr>
      <w:ins w:id="9" w:author="Unknown">
        <w:r w:rsidRPr="00FF2A08">
          <w:rPr>
            <w:rFonts w:ascii="Helvetica" w:eastAsia="新細明體" w:hAnsi="Helvetica" w:cs="新細明體"/>
            <w:color w:val="333333"/>
            <w:kern w:val="0"/>
            <w:szCs w:val="24"/>
          </w:rPr>
          <w:t>書</w:t>
        </w:r>
      </w:ins>
    </w:p>
    <w:p w:rsidR="00FF2A08" w:rsidRPr="00FF2A08" w:rsidRDefault="00FF2A08" w:rsidP="00FF2A08">
      <w:pPr>
        <w:widowControl/>
        <w:jc w:val="center"/>
        <w:rPr>
          <w:ins w:id="10" w:author="Unknown"/>
          <w:rFonts w:ascii="Helvetica" w:eastAsia="新細明體" w:hAnsi="Helvetica" w:cs="新細明體"/>
          <w:color w:val="333333"/>
          <w:kern w:val="0"/>
          <w:szCs w:val="24"/>
        </w:rPr>
      </w:pPr>
      <w:ins w:id="11" w:author="Unknown">
        <w:r w:rsidRPr="00FF2A08">
          <w:rPr>
            <w:rFonts w:ascii="Helvetica" w:eastAsia="新細明體" w:hAnsi="Helvetica" w:cs="新細明體"/>
            <w:color w:val="333333"/>
            <w:kern w:val="0"/>
            <w:szCs w:val="24"/>
          </w:rPr>
          <w:t>藝</w:t>
        </w:r>
      </w:ins>
    </w:p>
    <w:p w:rsidR="00FF2A08" w:rsidRPr="00FF2A08" w:rsidRDefault="00FF2A08" w:rsidP="00FF2A08">
      <w:pPr>
        <w:widowControl/>
        <w:spacing w:after="450"/>
        <w:rPr>
          <w:rFonts w:ascii="新細明體" w:eastAsia="新細明體" w:hAnsi="新細明體" w:cs="新細明體"/>
          <w:kern w:val="0"/>
          <w:szCs w:val="24"/>
        </w:rPr>
      </w:pPr>
      <w:r w:rsidRPr="00FF2A08">
        <w:rPr>
          <w:rFonts w:ascii="新細明體" w:eastAsia="新細明體" w:hAnsi="新細明體" w:cs="新細明體"/>
          <w:kern w:val="0"/>
          <w:szCs w:val="24"/>
        </w:rPr>
        <w:pict>
          <v:rect id="_x0000_i1027" style="width:521.25pt;height:.75pt" o:hrpct="0" o:hralign="center" o:hrstd="t" o:hr="t" fillcolor="#a0a0a0" stroked="f"/>
        </w:pict>
      </w:r>
    </w:p>
    <w:p w:rsidR="00FF2A08" w:rsidRPr="00FF2A08" w:rsidRDefault="00FF2A08" w:rsidP="00FF2A08">
      <w:pPr>
        <w:widowControl/>
        <w:rPr>
          <w:rFonts w:ascii="Helvetica" w:eastAsia="新細明體" w:hAnsi="Helvetica" w:cs="新細明體"/>
          <w:color w:val="666666"/>
          <w:kern w:val="0"/>
          <w:szCs w:val="24"/>
        </w:rPr>
      </w:pPr>
      <w:r w:rsidRPr="00FF2A08">
        <w:rPr>
          <w:rFonts w:ascii="Helvetica" w:eastAsia="新細明體" w:hAnsi="Helvetica" w:cs="新細明體"/>
          <w:noProof/>
          <w:color w:val="666666"/>
          <w:kern w:val="0"/>
          <w:szCs w:val="24"/>
        </w:rPr>
        <w:drawing>
          <wp:inline distT="0" distB="0" distL="0" distR="0">
            <wp:extent cx="5524500" cy="3600450"/>
            <wp:effectExtent l="0" t="0" r="0" b="0"/>
            <wp:docPr id="2" name="圖片 2" descr="https://www.tssdnews.com.tw/userfiles/upload/20251217142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tssdnews.com.tw/userfiles/upload/202512171426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A08" w:rsidRPr="00FF2A08" w:rsidRDefault="00FF2A08" w:rsidP="00FF2A08">
      <w:pPr>
        <w:widowControl/>
        <w:spacing w:after="450"/>
        <w:jc w:val="both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lastRenderedPageBreak/>
        <w:t>輔英科大跨校研發成果在國內外揚威，健康事業管理系、環境工程與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科學系跨校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與鳳山商工腦力激盪，兩校攜手研發醫學創意教學的「護理益智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卡牌桌遊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」；結合智慧監測、節能控制與資訊透明等優點的「</w:t>
      </w:r>
      <w:proofErr w:type="spell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EcoBreath</w:t>
      </w:r>
      <w:proofErr w:type="spell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智慧節能清淨機」，分別榮獲第十二屆香港創新科技國際發明展金牌，以及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第七屆技職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院校大手牽小手智慧創意競賽亞軍、中華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倍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創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STEAM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教育發展協會企業獎。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(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見圖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)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輔英科大林惠賢校長今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(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十七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)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日表示，該校長期積極推動跨校與跨領域的創新合作，特別成立「創新育成中心」，讓學生發揮創新量能，這次能在國內外皆有亮眼表現，不僅印證輔英科大在健康產業與創新教育的努力，也深化與高中職校的合作，盼未來能持續打造更多跨校創新成果，培育具備創新和創業能力的專業人才。</w:t>
      </w:r>
    </w:p>
    <w:p w:rsidR="00FF2A08" w:rsidRPr="00FF2A08" w:rsidRDefault="00FF2A08" w:rsidP="00FF2A08">
      <w:pPr>
        <w:widowControl/>
        <w:jc w:val="both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鳳山商工林建宏校長指出，這是該校第二次與輔英科大共同出征國際發明展，首度合作獲得馬來西亞發明展銀牌，今年再接再厲贏得香港金牌，師生均感到與有榮焉，期待兩校未來能開展更多更緊密的創新合作，創造雙贏。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「護理益智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卡牌桌遊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」是由輔英科大健康事業管理系林政翰主任指導黃暄雯、陳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姵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予同學，與鳳山商工商業經營科吳歡哲主任帶領的李承恩、許湘芸學生共同開發，並獲得鳳山商工林建宏校長、康木全實習主任的全力支持，不僅榮獲金牌還取得專利，技轉授權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給逸香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書坊推廣銷售。</w:t>
      </w:r>
    </w:p>
    <w:p w:rsidR="00FF2A08" w:rsidRPr="00FF2A08" w:rsidRDefault="00FF2A08" w:rsidP="00FF2A08">
      <w:pPr>
        <w:widowControl/>
        <w:spacing w:before="100" w:beforeAutospacing="1" w:after="100" w:afterAutospacing="1"/>
        <w:jc w:val="center"/>
        <w:rPr>
          <w:ins w:id="12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13" w:author="Unknown">
        <w:r w:rsidRPr="00FF2A08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深入瞭解</w:t>
        </w:r>
      </w:ins>
    </w:p>
    <w:p w:rsidR="00FF2A08" w:rsidRPr="00FF2A08" w:rsidRDefault="00FF2A08" w:rsidP="00FF2A08">
      <w:pPr>
        <w:widowControl/>
        <w:spacing w:before="100" w:beforeAutospacing="1" w:after="100" w:afterAutospacing="1"/>
        <w:jc w:val="center"/>
        <w:rPr>
          <w:ins w:id="14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15" w:author="Unknown">
        <w:r w:rsidRPr="00FF2A08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書</w:t>
        </w:r>
      </w:ins>
    </w:p>
    <w:p w:rsidR="00FF2A08" w:rsidRPr="00FF2A08" w:rsidRDefault="00FF2A08" w:rsidP="00FF2A08">
      <w:pPr>
        <w:widowControl/>
        <w:spacing w:before="100" w:beforeAutospacing="1" w:after="100" w:afterAutospacing="1"/>
        <w:jc w:val="center"/>
        <w:rPr>
          <w:ins w:id="16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17" w:author="Unknown">
        <w:r w:rsidRPr="00FF2A08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藝</w:t>
        </w:r>
      </w:ins>
    </w:p>
    <w:p w:rsidR="00FF2A08" w:rsidRPr="00FF2A08" w:rsidRDefault="00FF2A08" w:rsidP="00FF2A08">
      <w:pPr>
        <w:widowControl/>
        <w:spacing w:before="100" w:beforeAutospacing="1" w:after="100" w:afterAutospacing="1"/>
        <w:jc w:val="center"/>
        <w:rPr>
          <w:ins w:id="18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19" w:author="Unknown">
        <w:r w:rsidRPr="00FF2A08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科學</w:t>
        </w:r>
      </w:ins>
    </w:p>
    <w:p w:rsidR="00FF2A08" w:rsidRPr="00FF2A08" w:rsidRDefault="00FF2A08" w:rsidP="00FF2A08">
      <w:pPr>
        <w:widowControl/>
        <w:spacing w:before="100" w:beforeAutospacing="1" w:after="100" w:afterAutospacing="1"/>
        <w:jc w:val="center"/>
        <w:rPr>
          <w:ins w:id="20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21" w:author="Unknown">
        <w:r w:rsidRPr="00FF2A08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報紙</w:t>
        </w:r>
      </w:ins>
    </w:p>
    <w:p w:rsidR="00FF2A08" w:rsidRPr="00FF2A08" w:rsidRDefault="00FF2A08" w:rsidP="00FF2A08">
      <w:pPr>
        <w:widowControl/>
        <w:spacing w:before="100" w:beforeAutospacing="1" w:after="100" w:afterAutospacing="1"/>
        <w:jc w:val="center"/>
        <w:rPr>
          <w:ins w:id="22" w:author="Unknown"/>
          <w:rFonts w:ascii="Helvetica" w:eastAsia="新細明體" w:hAnsi="Helvetica" w:cs="新細明體"/>
          <w:color w:val="000000"/>
          <w:kern w:val="0"/>
          <w:sz w:val="27"/>
          <w:szCs w:val="27"/>
        </w:rPr>
      </w:pPr>
      <w:ins w:id="23" w:author="Unknown">
        <w:r w:rsidRPr="00FF2A08">
          <w:rPr>
            <w:rFonts w:ascii="Helvetica" w:eastAsia="新細明體" w:hAnsi="Helvetica" w:cs="新細明體"/>
            <w:color w:val="000000"/>
            <w:kern w:val="0"/>
            <w:sz w:val="27"/>
            <w:szCs w:val="27"/>
          </w:rPr>
          <w:t>鹿跑</w:t>
        </w:r>
      </w:ins>
    </w:p>
    <w:p w:rsidR="00FF2A08" w:rsidRPr="00FF2A08" w:rsidRDefault="00FF2A08" w:rsidP="00FF2A08">
      <w:pPr>
        <w:widowControl/>
        <w:jc w:val="both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林政翰提到，「護理益智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卡牌桌遊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」旨在提供生理醫療解剖課程的創新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lastRenderedPageBreak/>
        <w:t>教材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卡牌桌遊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為核心，透過圖像記憶、情境題組與護理知識設計，讓學生在課堂的學習提升專注力與記憶力；鳳山商工學生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在桌遊開發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經驗中激發靈感，還自行延伸研發出「經濟景氣指標教學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桌遊卡牌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」，成功取得新型專利，並在全國專題競賽中獲得高中組第三名，預計明年將參加國際發明展，為國爭光。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環境與生命學院林清和院長說，環工系與鳳山商工製圖科共同研發的「</w:t>
      </w:r>
      <w:proofErr w:type="spell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EcoBreath</w:t>
      </w:r>
      <w:proofErr w:type="spell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智慧節能清淨機」，參加南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臺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科大舉辦的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第七屆技職校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院大手牽小手智慧創意競賽表現亮眼，拿下全國亞軍及中華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倍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創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STEAM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教育發展協會企業獎，獲頒二萬五千元獎金。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該清淨機是由輔英科大環境工程與科學系林清和教授指導，楊元彰助理教授帶領許樂、楊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于萱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、黃詠涵與鳳山商工余承恩、陳姿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諭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、劉富銘同學共同合作，採用矽膠除濕與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沸石捕集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技術，降低室內二氧化碳濃度，且系統結合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ESP32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感測器、樹</w:t>
      </w:r>
      <w:proofErr w:type="gramStart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莓</w:t>
      </w:r>
      <w:proofErr w:type="gramEnd"/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派影像辨識與智慧控制，可依室內人數自動調整運轉速率、顯示螢幕呈現空氣品質與效能資訊，具備智慧監測、節能與教育應用價值，適用於教室、辦公室、醫療院所等多種場域。</w:t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FF2A08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鳳山商工吳歡哲主任強調，能與輔英科大合作，讓高中職學生提前接觸專業技術與創新思維，同時參與國內外競賽，大幅提升國際視野，是非常珍貴的學習歷程。</w:t>
      </w:r>
    </w:p>
    <w:p w:rsidR="00E334B6" w:rsidRPr="00FF2A08" w:rsidRDefault="00E334B6" w:rsidP="00FF2A08">
      <w:bookmarkStart w:id="24" w:name="_GoBack"/>
      <w:bookmarkEnd w:id="24"/>
    </w:p>
    <w:sectPr w:rsidR="00E334B6" w:rsidRPr="00FF2A0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A08"/>
    <w:rsid w:val="00E334B6"/>
    <w:rsid w:val="00FF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D3CBE1-9843-4F4A-8E10-4E72FB88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3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6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7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7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38323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4646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03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8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7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36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2025-12-18T03:08:00Z</dcterms:created>
  <dcterms:modified xsi:type="dcterms:W3CDTF">2025-12-18T03:10:00Z</dcterms:modified>
</cp:coreProperties>
</file>